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69F6F" w14:textId="0DDA8385" w:rsidR="009A34AC" w:rsidRDefault="00FD32BB" w:rsidP="00FD32BB">
      <w:pPr>
        <w:spacing w:before="120" w:line="259" w:lineRule="auto"/>
        <w:jc w:val="center"/>
        <w:rPr>
          <w:rFonts w:cs="Calibri"/>
          <w:b/>
          <w:bCs/>
          <w:color w:val="2F5496"/>
          <w:sz w:val="32"/>
          <w:szCs w:val="32"/>
        </w:rPr>
      </w:pPr>
      <w:r w:rsidRPr="009A34AC">
        <w:rPr>
          <w:rFonts w:cs="Calibri"/>
          <w:b/>
          <w:bCs/>
          <w:color w:val="2F5496"/>
          <w:sz w:val="32"/>
          <w:szCs w:val="32"/>
        </w:rPr>
        <w:t xml:space="preserve">LIDL I CRVENI KRST SRBIJE PRIKUPILI </w:t>
      </w:r>
      <w:r w:rsidR="00C033B3">
        <w:rPr>
          <w:rFonts w:cs="Calibri"/>
          <w:b/>
          <w:bCs/>
          <w:color w:val="2F5496"/>
          <w:sz w:val="32"/>
          <w:szCs w:val="32"/>
        </w:rPr>
        <w:t>VIŠE OD</w:t>
      </w:r>
      <w:r w:rsidR="00C033B3" w:rsidRPr="009A34AC">
        <w:rPr>
          <w:rFonts w:cs="Calibri"/>
          <w:b/>
          <w:bCs/>
          <w:color w:val="2F5496"/>
          <w:sz w:val="32"/>
          <w:szCs w:val="32"/>
        </w:rPr>
        <w:t xml:space="preserve"> </w:t>
      </w:r>
      <w:r w:rsidRPr="009A34AC">
        <w:rPr>
          <w:rFonts w:cs="Calibri"/>
          <w:b/>
          <w:bCs/>
          <w:color w:val="2F5496"/>
          <w:sz w:val="32"/>
          <w:szCs w:val="32"/>
        </w:rPr>
        <w:t xml:space="preserve">250 </w:t>
      </w:r>
      <w:r>
        <w:rPr>
          <w:rFonts w:cs="Calibri"/>
          <w:b/>
          <w:bCs/>
          <w:color w:val="2F5496"/>
          <w:sz w:val="32"/>
          <w:szCs w:val="32"/>
        </w:rPr>
        <w:t>JEDINICA</w:t>
      </w:r>
      <w:r w:rsidRPr="009A34AC">
        <w:rPr>
          <w:rFonts w:cs="Calibri"/>
          <w:b/>
          <w:bCs/>
          <w:color w:val="2F5496"/>
          <w:sz w:val="32"/>
          <w:szCs w:val="32"/>
        </w:rPr>
        <w:t xml:space="preserve"> KRVI TOKOM LETA</w:t>
      </w:r>
    </w:p>
    <w:p w14:paraId="7A91286F" w14:textId="5185BDF6" w:rsidR="006E7F18" w:rsidRDefault="00AF5F7A" w:rsidP="00AF5F7A">
      <w:pPr>
        <w:spacing w:before="120" w:line="259" w:lineRule="auto"/>
        <w:jc w:val="both"/>
        <w:rPr>
          <w:b/>
          <w:bCs/>
        </w:rPr>
      </w:pPr>
      <w:r w:rsidRPr="00F247EC">
        <w:rPr>
          <w:b/>
          <w:bCs/>
        </w:rPr>
        <w:t>Letnja akcija dobrovoljnog davanja krvi „Moj si tip“, koju su zajednički realizovali L</w:t>
      </w:r>
      <w:r w:rsidR="001555DC">
        <w:rPr>
          <w:b/>
          <w:bCs/>
        </w:rPr>
        <w:t>idl</w:t>
      </w:r>
      <w:r w:rsidRPr="00F247EC">
        <w:rPr>
          <w:b/>
          <w:bCs/>
        </w:rPr>
        <w:t xml:space="preserve"> Srbija i Crveni krst Srbije, uspešno je </w:t>
      </w:r>
      <w:r w:rsidR="00C033B3">
        <w:rPr>
          <w:b/>
          <w:bCs/>
        </w:rPr>
        <w:t>završena</w:t>
      </w:r>
      <w:r w:rsidRPr="00F247EC">
        <w:rPr>
          <w:b/>
          <w:bCs/>
        </w:rPr>
        <w:t xml:space="preserve">. Akcije su održane </w:t>
      </w:r>
      <w:r w:rsidR="000D45CF" w:rsidRPr="00F247EC">
        <w:rPr>
          <w:b/>
          <w:bCs/>
        </w:rPr>
        <w:t>na parkinzima</w:t>
      </w:r>
      <w:r w:rsidR="00C033B3">
        <w:rPr>
          <w:b/>
          <w:bCs/>
        </w:rPr>
        <w:t xml:space="preserve"> Lidl prodavnica</w:t>
      </w:r>
      <w:r w:rsidR="000D45CF" w:rsidRPr="00F247EC">
        <w:rPr>
          <w:b/>
          <w:bCs/>
        </w:rPr>
        <w:t xml:space="preserve"> širom zemlje, gde su volonteri Crvenog krsta direktno pozivali potrošače da daju krv</w:t>
      </w:r>
      <w:r w:rsidR="006E7F18">
        <w:rPr>
          <w:b/>
          <w:bCs/>
        </w:rPr>
        <w:t xml:space="preserve"> </w:t>
      </w:r>
      <w:r w:rsidRPr="00F247EC">
        <w:rPr>
          <w:b/>
          <w:bCs/>
        </w:rPr>
        <w:t xml:space="preserve">tokom najizazovnijih letnjih meseci, kada su </w:t>
      </w:r>
      <w:r w:rsidR="006E7F18">
        <w:rPr>
          <w:b/>
          <w:bCs/>
        </w:rPr>
        <w:t xml:space="preserve">usled visokih temperatura </w:t>
      </w:r>
      <w:r w:rsidR="00C57A02">
        <w:rPr>
          <w:b/>
          <w:bCs/>
        </w:rPr>
        <w:t>i sezonskih odsustva rezerve krvi najniže.</w:t>
      </w:r>
    </w:p>
    <w:p w14:paraId="62CD6E2B" w14:textId="560357DD" w:rsidR="00486CC0" w:rsidRDefault="00B9182A" w:rsidP="00B9182A">
      <w:pPr>
        <w:spacing w:before="120" w:line="259" w:lineRule="auto"/>
        <w:jc w:val="both"/>
      </w:pPr>
      <w:r w:rsidRPr="00B9182A">
        <w:t xml:space="preserve">Tokom letnje kampanje, </w:t>
      </w:r>
      <w:r w:rsidR="004949BE" w:rsidRPr="00E7586F">
        <w:t>od početka juna do kraja avgusta</w:t>
      </w:r>
      <w:r w:rsidRPr="00B9182A">
        <w:t>, održano je ukupno 15 akcija dobrovoljnog davanja krvi</w:t>
      </w:r>
      <w:r w:rsidR="001047DF">
        <w:t xml:space="preserve"> i za to vreme </w:t>
      </w:r>
      <w:r w:rsidR="00625965">
        <w:t>više od</w:t>
      </w:r>
      <w:r w:rsidR="001047DF">
        <w:t xml:space="preserve"> </w:t>
      </w:r>
      <w:r w:rsidR="00625965">
        <w:t xml:space="preserve">300 građana odazvalo </w:t>
      </w:r>
      <w:r w:rsidR="00961196">
        <w:t xml:space="preserve">se </w:t>
      </w:r>
      <w:r w:rsidR="00625965">
        <w:t xml:space="preserve">akciji, dok je više od </w:t>
      </w:r>
      <w:r w:rsidR="001047DF">
        <w:t>250</w:t>
      </w:r>
      <w:r w:rsidR="00625965">
        <w:t xml:space="preserve"> njih</w:t>
      </w:r>
      <w:r w:rsidR="001047DF">
        <w:t xml:space="preserve"> </w:t>
      </w:r>
      <w:r w:rsidR="00625965">
        <w:t>uspešno dalo krv</w:t>
      </w:r>
      <w:r w:rsidR="00A332A0">
        <w:t xml:space="preserve">. </w:t>
      </w:r>
      <w:r w:rsidRPr="00B9182A">
        <w:t>Akcije su realizovane u transfuziomobilima Zavoda za transfuziju krvi Vojvodine i Crvenog krsta Beograd</w:t>
      </w:r>
      <w:r w:rsidR="00625965">
        <w:t>, a Lidl je</w:t>
      </w:r>
      <w:r w:rsidR="00065BD4">
        <w:t xml:space="preserve"> za ove i sve dodatne akcije</w:t>
      </w:r>
      <w:r w:rsidR="00F24346">
        <w:t xml:space="preserve"> Crvenog krsta Srbije</w:t>
      </w:r>
      <w:r w:rsidR="00065BD4">
        <w:t xml:space="preserve"> tokom leta</w:t>
      </w:r>
      <w:r w:rsidR="00625965">
        <w:t xml:space="preserve"> izdvojio više od 30.000 flašica vode, kako </w:t>
      </w:r>
      <w:r w:rsidR="00A332A0">
        <w:t xml:space="preserve">bi </w:t>
      </w:r>
      <w:r w:rsidR="00E27EB6">
        <w:t xml:space="preserve">građani </w:t>
      </w:r>
      <w:r w:rsidR="00A332A0">
        <w:t>mogli da se osveže</w:t>
      </w:r>
      <w:r w:rsidR="00E27EB6">
        <w:t xml:space="preserve"> nakon davanja krvi.</w:t>
      </w:r>
    </w:p>
    <w:p w14:paraId="77D941EC" w14:textId="34549D45" w:rsidR="00B21A57" w:rsidRDefault="00B21A57" w:rsidP="00B21A57">
      <w:pPr>
        <w:spacing w:before="120" w:line="259" w:lineRule="auto"/>
        <w:jc w:val="both"/>
      </w:pPr>
      <w:r>
        <w:t>„</w:t>
      </w:r>
      <w:r w:rsidR="00E42D15" w:rsidRPr="009170B3">
        <w:rPr>
          <w:i/>
          <w:iCs/>
        </w:rPr>
        <w:t>Jedan od</w:t>
      </w:r>
      <w:r w:rsidR="00A14482" w:rsidRPr="009170B3">
        <w:rPr>
          <w:i/>
          <w:iCs/>
        </w:rPr>
        <w:t xml:space="preserve"> </w:t>
      </w:r>
      <w:r w:rsidR="00E27EB6">
        <w:rPr>
          <w:i/>
          <w:iCs/>
        </w:rPr>
        <w:t>naših</w:t>
      </w:r>
      <w:r w:rsidR="00004B1D">
        <w:rPr>
          <w:i/>
          <w:iCs/>
        </w:rPr>
        <w:t xml:space="preserve"> ciljeva</w:t>
      </w:r>
      <w:r w:rsidR="00E27EB6">
        <w:rPr>
          <w:i/>
          <w:iCs/>
        </w:rPr>
        <w:t xml:space="preserve"> jeste </w:t>
      </w:r>
      <w:r w:rsidR="00A14482" w:rsidRPr="009170B3">
        <w:rPr>
          <w:i/>
          <w:iCs/>
        </w:rPr>
        <w:t>da bude</w:t>
      </w:r>
      <w:r w:rsidR="00004B1D">
        <w:rPr>
          <w:i/>
          <w:iCs/>
        </w:rPr>
        <w:t>mo</w:t>
      </w:r>
      <w:r w:rsidR="00A14482" w:rsidRPr="009170B3">
        <w:rPr>
          <w:i/>
          <w:iCs/>
        </w:rPr>
        <w:t xml:space="preserve"> dobar komšija zajednici </w:t>
      </w:r>
      <w:r w:rsidR="0053618E" w:rsidRPr="009170B3">
        <w:rPr>
          <w:i/>
          <w:iCs/>
        </w:rPr>
        <w:t>u kojoj posluje</w:t>
      </w:r>
      <w:r w:rsidR="00E27EB6">
        <w:rPr>
          <w:i/>
          <w:iCs/>
        </w:rPr>
        <w:t>mo</w:t>
      </w:r>
      <w:r w:rsidR="0053618E" w:rsidRPr="009170B3">
        <w:rPr>
          <w:i/>
          <w:iCs/>
        </w:rPr>
        <w:t>, stoga smo</w:t>
      </w:r>
      <w:r w:rsidR="00625965">
        <w:rPr>
          <w:i/>
          <w:iCs/>
        </w:rPr>
        <w:t xml:space="preserve"> </w:t>
      </w:r>
      <w:r w:rsidR="00065BD4">
        <w:rPr>
          <w:i/>
          <w:iCs/>
        </w:rPr>
        <w:t xml:space="preserve">kao podršku letnjim akcijama dobrovoljnog davanja krvi obezbedili </w:t>
      </w:r>
      <w:r w:rsidRPr="009170B3">
        <w:rPr>
          <w:i/>
          <w:iCs/>
        </w:rPr>
        <w:t>pristupačne</w:t>
      </w:r>
      <w:r w:rsidR="00065BD4">
        <w:rPr>
          <w:i/>
          <w:iCs/>
        </w:rPr>
        <w:t xml:space="preserve"> </w:t>
      </w:r>
      <w:r w:rsidRPr="009170B3">
        <w:rPr>
          <w:i/>
          <w:iCs/>
        </w:rPr>
        <w:t>lokacije</w:t>
      </w:r>
      <w:r w:rsidR="00065BD4">
        <w:rPr>
          <w:i/>
          <w:iCs/>
        </w:rPr>
        <w:t xml:space="preserve"> za transfuziomobile na parkinzima naših prodavnica</w:t>
      </w:r>
      <w:r w:rsidR="00D93BDE" w:rsidRPr="009170B3">
        <w:rPr>
          <w:i/>
          <w:iCs/>
        </w:rPr>
        <w:t xml:space="preserve">. </w:t>
      </w:r>
      <w:r w:rsidRPr="009170B3">
        <w:rPr>
          <w:i/>
          <w:iCs/>
        </w:rPr>
        <w:t>Zahvalni smo svim dobrovoljnim davaocima, volonterima Crvenog krsta i partnerima iz transfuzioloških službi na posvećenosti, posebno</w:t>
      </w:r>
      <w:r w:rsidR="005857C5" w:rsidRPr="009170B3">
        <w:rPr>
          <w:i/>
          <w:iCs/>
        </w:rPr>
        <w:t xml:space="preserve"> </w:t>
      </w:r>
      <w:r w:rsidR="0093515C" w:rsidRPr="009170B3">
        <w:rPr>
          <w:i/>
          <w:iCs/>
        </w:rPr>
        <w:t xml:space="preserve">u </w:t>
      </w:r>
      <w:r w:rsidRPr="009170B3">
        <w:rPr>
          <w:i/>
          <w:iCs/>
        </w:rPr>
        <w:t>najkritičnijim letnjim nedeljama,“</w:t>
      </w:r>
      <w:r>
        <w:t xml:space="preserve"> </w:t>
      </w:r>
      <w:r w:rsidR="00D76340" w:rsidRPr="00D76340">
        <w:t>izjavila je </w:t>
      </w:r>
      <w:r w:rsidR="00D76340" w:rsidRPr="00D76340">
        <w:rPr>
          <w:b/>
          <w:bCs/>
        </w:rPr>
        <w:t>Aleksandra Mirić ispred CSR odeljenja kompanije Lidl Srbija.</w:t>
      </w:r>
    </w:p>
    <w:p w14:paraId="4088AF00" w14:textId="0E6CDE25" w:rsidR="00F43E3D" w:rsidRPr="00B9182A" w:rsidRDefault="00F43E3D" w:rsidP="00F43E3D">
      <w:pPr>
        <w:spacing w:before="120" w:line="259" w:lineRule="auto"/>
        <w:jc w:val="both"/>
      </w:pPr>
      <w:r>
        <w:t>Period</w:t>
      </w:r>
      <w:r w:rsidRPr="00B9182A">
        <w:t xml:space="preserve"> od 15. jula do 15. avgusta </w:t>
      </w:r>
      <w:r w:rsidR="00912C69">
        <w:t xml:space="preserve">poznat je kao </w:t>
      </w:r>
      <w:r w:rsidR="00987130">
        <w:t>period</w:t>
      </w:r>
      <w:r w:rsidR="00694BEC">
        <w:t xml:space="preserve"> godine</w:t>
      </w:r>
      <w:r w:rsidR="00987130">
        <w:t xml:space="preserve"> </w:t>
      </w:r>
      <w:r w:rsidRPr="00B9182A">
        <w:t xml:space="preserve">kada su zalihe krvi </w:t>
      </w:r>
      <w:r w:rsidR="00A332A0">
        <w:t>obično</w:t>
      </w:r>
      <w:r w:rsidR="00A332A0" w:rsidRPr="00B9182A">
        <w:t xml:space="preserve"> </w:t>
      </w:r>
      <w:r w:rsidRPr="00B9182A">
        <w:t>najniže</w:t>
      </w:r>
      <w:r>
        <w:t>,</w:t>
      </w:r>
      <w:r w:rsidR="00175195">
        <w:t xml:space="preserve"> stoga s</w:t>
      </w:r>
      <w:r w:rsidR="00E27EB6">
        <w:t>e</w:t>
      </w:r>
      <w:r w:rsidR="00BB16EE">
        <w:t xml:space="preserve"> na inicijativu Lidla </w:t>
      </w:r>
      <w:r w:rsidR="00A332A0">
        <w:t xml:space="preserve">i Crvenog krsta Srbije </w:t>
      </w:r>
      <w:r w:rsidR="00BB16EE">
        <w:t>ove godine</w:t>
      </w:r>
      <w:r w:rsidRPr="00B9182A">
        <w:t xml:space="preserve"> kampanj</w:t>
      </w:r>
      <w:r w:rsidR="00E27EB6">
        <w:t xml:space="preserve">a proširila i na </w:t>
      </w:r>
      <w:r w:rsidR="00A332A0">
        <w:t>društven</w:t>
      </w:r>
      <w:r w:rsidR="00E27EB6">
        <w:t>e</w:t>
      </w:r>
      <w:r w:rsidR="00A332A0">
        <w:t xml:space="preserve"> mrež</w:t>
      </w:r>
      <w:r w:rsidR="00E27EB6">
        <w:t xml:space="preserve">e šireći poruku </w:t>
      </w:r>
      <w:r w:rsidR="00163001">
        <w:t>„</w:t>
      </w:r>
      <w:r w:rsidR="00F239AF">
        <w:t>moj si tip kada daš krv“.</w:t>
      </w:r>
    </w:p>
    <w:p w14:paraId="411C6C6D" w14:textId="50344DF1" w:rsidR="001C117A" w:rsidRDefault="009170B3" w:rsidP="00B9182A">
      <w:pPr>
        <w:spacing w:before="120" w:line="259" w:lineRule="auto"/>
        <w:jc w:val="both"/>
        <w:rPr>
          <w:b/>
          <w:bCs/>
        </w:rPr>
      </w:pPr>
      <w:r w:rsidRPr="00060B7A">
        <w:rPr>
          <w:i/>
          <w:iCs/>
        </w:rPr>
        <w:t>„</w:t>
      </w:r>
      <w:r w:rsidR="00FA0809" w:rsidRPr="00060B7A">
        <w:rPr>
          <w:i/>
          <w:iCs/>
        </w:rPr>
        <w:t xml:space="preserve">Zadovoljni smo što je letnja kampanja dobrovoljnog davanja krvi ‘Moj si tip’, u saradnji sa kompanijom Lidl Srbija, ostvarila značajne rezultate i doprinela obezbeđivanju </w:t>
      </w:r>
      <w:r w:rsidR="00060B7A">
        <w:rPr>
          <w:i/>
          <w:iCs/>
        </w:rPr>
        <w:t>više od</w:t>
      </w:r>
      <w:r w:rsidR="00060B7A" w:rsidRPr="00060B7A">
        <w:rPr>
          <w:i/>
          <w:iCs/>
        </w:rPr>
        <w:t xml:space="preserve"> </w:t>
      </w:r>
      <w:r w:rsidR="00FA0809" w:rsidRPr="00060B7A">
        <w:rPr>
          <w:i/>
          <w:iCs/>
        </w:rPr>
        <w:t>250 jedinica dragocene krvi u periodu kada su zalihe najugroženije. Posebno ističemo važnost angažovanja naših volontera, kao i spremnost građana da iskažu solidarnost i humanost. Ovakve akcije pokazuju da zajedničkim snagama možemo obezbediti sigurnije rezerve krvi i time spasiti mnoge živote. Zahvaljujemo kompaniji Lidl Srbija na podršci i društvenoj odgovornosti koju je pokazala</w:t>
      </w:r>
      <w:r w:rsidR="00004B1D" w:rsidRPr="00060B7A">
        <w:rPr>
          <w:i/>
          <w:iCs/>
        </w:rPr>
        <w:t>“</w:t>
      </w:r>
      <w:r w:rsidR="00004B1D" w:rsidRPr="00060B7A">
        <w:t>,</w:t>
      </w:r>
      <w:r w:rsidR="00E42684" w:rsidRPr="00004B1D">
        <w:rPr>
          <w:b/>
          <w:bCs/>
        </w:rPr>
        <w:t xml:space="preserve"> </w:t>
      </w:r>
      <w:r w:rsidR="00E42684" w:rsidRPr="00060B7A">
        <w:t>izjavio je</w:t>
      </w:r>
      <w:r w:rsidR="00E42684" w:rsidRPr="00004B1D">
        <w:rPr>
          <w:b/>
          <w:bCs/>
        </w:rPr>
        <w:t xml:space="preserve"> </w:t>
      </w:r>
      <w:r w:rsidR="007E7895" w:rsidRPr="00004B1D">
        <w:rPr>
          <w:b/>
          <w:bCs/>
        </w:rPr>
        <w:t xml:space="preserve">Ljubomir Miladinović, generalni sekretar </w:t>
      </w:r>
      <w:r w:rsidR="00FA663C" w:rsidRPr="00004B1D">
        <w:rPr>
          <w:b/>
          <w:bCs/>
        </w:rPr>
        <w:t>Crvenog krsta Srbije</w:t>
      </w:r>
      <w:r w:rsidRPr="00004B1D">
        <w:rPr>
          <w:b/>
          <w:bCs/>
        </w:rPr>
        <w:t>.</w:t>
      </w:r>
    </w:p>
    <w:p w14:paraId="36CF5A3C" w14:textId="36970C98" w:rsidR="00F507F1" w:rsidRPr="00060B7A" w:rsidRDefault="00F507F1" w:rsidP="00B9182A">
      <w:pPr>
        <w:spacing w:before="120" w:line="259" w:lineRule="auto"/>
        <w:jc w:val="both"/>
        <w:rPr>
          <w:b/>
          <w:bCs/>
        </w:rPr>
      </w:pPr>
      <w:r w:rsidRPr="00060B7A">
        <w:rPr>
          <w:b/>
          <w:bCs/>
        </w:rPr>
        <w:t xml:space="preserve">Podrška u ostalim aktivnostima Crvenog krsta </w:t>
      </w:r>
    </w:p>
    <w:p w14:paraId="54F79C65" w14:textId="4FDE681A" w:rsidR="004C43E1" w:rsidRDefault="002D7237" w:rsidP="00AF5F7A">
      <w:pPr>
        <w:spacing w:before="120" w:line="259" w:lineRule="auto"/>
        <w:jc w:val="both"/>
      </w:pPr>
      <w:r>
        <w:t>Kompanija</w:t>
      </w:r>
      <w:r w:rsidR="000E7A67" w:rsidRPr="000E7A67">
        <w:t xml:space="preserve"> Lidl </w:t>
      </w:r>
      <w:r w:rsidR="00F507F1">
        <w:t xml:space="preserve">Srbija </w:t>
      </w:r>
      <w:r w:rsidR="000E7A67" w:rsidRPr="000E7A67">
        <w:t xml:space="preserve">će </w:t>
      </w:r>
      <w:r w:rsidR="00F507F1">
        <w:t xml:space="preserve">u nastavku saradnje sa Crvenim krstom Srbije, </w:t>
      </w:r>
      <w:r w:rsidR="000E7A67" w:rsidRPr="000E7A67">
        <w:t>prilagođenim poklon</w:t>
      </w:r>
      <w:r w:rsidR="000E7A67">
        <w:t xml:space="preserve"> </w:t>
      </w:r>
      <w:r w:rsidR="000E7A67" w:rsidRPr="000E7A67">
        <w:t>paketima podržati</w:t>
      </w:r>
      <w:r w:rsidR="00A332A0">
        <w:t xml:space="preserve"> pobednike</w:t>
      </w:r>
      <w:r w:rsidR="000E7A67" w:rsidRPr="000E7A67">
        <w:t xml:space="preserve"> tradicionaln</w:t>
      </w:r>
      <w:r w:rsidR="00A332A0">
        <w:t>og</w:t>
      </w:r>
      <w:r w:rsidR="000E7A67" w:rsidRPr="000E7A67">
        <w:t xml:space="preserve"> kreativn</w:t>
      </w:r>
      <w:r w:rsidR="00A07045">
        <w:t>og</w:t>
      </w:r>
      <w:r w:rsidR="000E7A67" w:rsidRPr="000E7A67">
        <w:t xml:space="preserve"> konkurs</w:t>
      </w:r>
      <w:r w:rsidR="00A07045">
        <w:t>a</w:t>
      </w:r>
      <w:r w:rsidR="000E7A67" w:rsidRPr="000E7A67">
        <w:t xml:space="preserve"> za decu i mlade</w:t>
      </w:r>
      <w:r w:rsidR="00060B7A">
        <w:t xml:space="preserve"> na temu dobrovoljnog davalaštva „Krv život znači“</w:t>
      </w:r>
      <w:r w:rsidR="00F507F1">
        <w:t>.</w:t>
      </w:r>
      <w:r w:rsidR="00783EE2">
        <w:t xml:space="preserve"> </w:t>
      </w:r>
      <w:r w:rsidR="00F507F1">
        <w:t>P</w:t>
      </w:r>
      <w:r w:rsidR="000E7A67" w:rsidRPr="000E7A67">
        <w:t>ravo učešća</w:t>
      </w:r>
      <w:r w:rsidR="00F507F1">
        <w:t xml:space="preserve"> u konkursu</w:t>
      </w:r>
      <w:r w:rsidR="00015212">
        <w:t xml:space="preserve"> </w:t>
      </w:r>
      <w:r w:rsidR="000E7A67" w:rsidRPr="000E7A67">
        <w:t xml:space="preserve">imaju predškolci, osnovci i srednjoškolci iz cele Srbije, u </w:t>
      </w:r>
      <w:r w:rsidR="00A332A0">
        <w:t xml:space="preserve">likovnoj, literarnoj i video </w:t>
      </w:r>
      <w:r w:rsidR="000E7A67" w:rsidRPr="000E7A67">
        <w:t>kategorij</w:t>
      </w:r>
      <w:r w:rsidR="00A332A0">
        <w:t xml:space="preserve">i. </w:t>
      </w:r>
      <w:r w:rsidR="000E7A67" w:rsidRPr="000E7A67">
        <w:t xml:space="preserve">Konkurs je otvoren od 15. septembra do 31. oktobra, a sve informacije o prijavi i propozicijama dostupne su u </w:t>
      </w:r>
      <w:r w:rsidR="00327997">
        <w:t xml:space="preserve">lokaknim </w:t>
      </w:r>
      <w:r w:rsidR="000E7A67" w:rsidRPr="000E7A67">
        <w:t>organizacijama Crvenog krsta.</w:t>
      </w:r>
    </w:p>
    <w:p w14:paraId="0499B776" w14:textId="77777777" w:rsidR="004C43E1" w:rsidRDefault="004C43E1" w:rsidP="00AF5F7A">
      <w:pPr>
        <w:spacing w:before="120" w:line="259" w:lineRule="auto"/>
        <w:jc w:val="both"/>
      </w:pPr>
    </w:p>
    <w:p w14:paraId="031D0845" w14:textId="77777777" w:rsidR="00060B7A" w:rsidRDefault="00060B7A" w:rsidP="00AF5F7A">
      <w:pPr>
        <w:spacing w:before="120" w:line="259" w:lineRule="auto"/>
        <w:jc w:val="both"/>
      </w:pPr>
    </w:p>
    <w:p w14:paraId="1A0B9117" w14:textId="21AB632C" w:rsidR="003A6F4E" w:rsidRPr="003A6F4E" w:rsidRDefault="003A6F4E" w:rsidP="00D436F6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lastRenderedPageBreak/>
        <w:t>O Lidlu</w:t>
      </w:r>
      <w:r w:rsidRPr="003A6F4E">
        <w:rPr>
          <w:rFonts w:cs="Calibri"/>
          <w:b/>
          <w:bCs/>
          <w:color w:val="44546A"/>
        </w:rPr>
        <w:tab/>
      </w:r>
    </w:p>
    <w:p w14:paraId="3AE49F09" w14:textId="1F6B7437" w:rsidR="00B31373" w:rsidRPr="00281992" w:rsidRDefault="00B31373" w:rsidP="00B31373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Kompanija Lidl, kao deo nemačke Švarc grupe (Schwarz Gruppe), </w:t>
      </w:r>
      <w:r>
        <w:t>jedan je</w:t>
      </w:r>
      <w:r w:rsidRPr="000736A8">
        <w:t xml:space="preserve"> od vodećih prehrambenih trgovinskih lanaca u Nemačkoj i Evropi. </w:t>
      </w:r>
      <w:r w:rsidRPr="002D151E">
        <w:t>Sa oko 12.600 prodavnica i više od 230 distributivnih i logističkih centara u 31 zemlji, broji ukupno više od 382.400 zaposlenih širom sveta. </w:t>
      </w:r>
      <w:r>
        <w:t>J</w:t>
      </w:r>
      <w:r w:rsidRPr="000D6B14">
        <w:t xml:space="preserve">ednostavnost i usmerenost na procese </w:t>
      </w:r>
      <w:r w:rsidRPr="00C47828">
        <w:t>određuju svakodnevne aktivnosti u prodavnicama, regionalnim distributivnim centrima i nacionalnoj central</w:t>
      </w:r>
      <w:r>
        <w:t>i Lidla. Istovremeno,</w:t>
      </w:r>
      <w:r w:rsidRPr="00281992">
        <w:t xml:space="preserve"> </w:t>
      </w:r>
      <w:r w:rsidRPr="009D3427">
        <w:t>Lidl</w:t>
      </w:r>
      <w:r>
        <w:t xml:space="preserve"> kroz svoje</w:t>
      </w:r>
      <w:r w:rsidRPr="009D3427">
        <w:t xml:space="preserve"> </w:t>
      </w:r>
      <w:r>
        <w:t xml:space="preserve">aktivnosti </w:t>
      </w:r>
      <w:r w:rsidRPr="009D3427">
        <w:t>preuzima odgovornost za ljude, društvo i planetu</w:t>
      </w:r>
      <w:r>
        <w:t>.</w:t>
      </w:r>
      <w:r w:rsidRPr="009D3427">
        <w:t xml:space="preserve"> </w:t>
      </w:r>
      <w:r w:rsidRPr="00281992">
        <w:t>Za Lidl, održivost znači svaki dan iznova ispunjavati svoje obećanje o kvalitetu. Učinak, poštovanje, poverenje, čvrsto na zemlji i pripadnost Lidlove su korporativne vrednosti koje su srce korporativne kulture i</w:t>
      </w:r>
      <w:r>
        <w:t xml:space="preserve"> oblikuju</w:t>
      </w:r>
      <w:r w:rsidRPr="00281992">
        <w:t xml:space="preserve"> svakodnevno poslovanje </w:t>
      </w:r>
      <w:r>
        <w:t>čineći</w:t>
      </w:r>
      <w:r w:rsidRPr="00281992">
        <w:t xml:space="preserve"> osnovu uspeh</w:t>
      </w:r>
      <w:r>
        <w:t>a</w:t>
      </w:r>
      <w:r w:rsidRPr="00281992">
        <w:t>.</w:t>
      </w:r>
      <w:r w:rsidRPr="000736A8">
        <w:t xml:space="preserve"> </w:t>
      </w:r>
      <w:r w:rsidRPr="007204A1">
        <w:t>Kompanija Lidl je u 2024. fiskalnoj godini ostvarila prodaju od 132</w:t>
      </w:r>
      <w:r>
        <w:t>,</w:t>
      </w:r>
      <w:r w:rsidRPr="007204A1">
        <w:t>1 milijard</w:t>
      </w:r>
      <w:r>
        <w:t>e</w:t>
      </w:r>
      <w:r w:rsidRPr="007204A1">
        <w:t xml:space="preserve"> evra, vrednujući najbolji odnos cene i kvaliteta za svoje potrošače, dok su </w:t>
      </w:r>
      <w:r>
        <w:t xml:space="preserve">ostale </w:t>
      </w:r>
      <w:r w:rsidRPr="007204A1">
        <w:t xml:space="preserve">kompanije </w:t>
      </w:r>
      <w:r>
        <w:t xml:space="preserve">u sastavu </w:t>
      </w:r>
      <w:r w:rsidRPr="007204A1">
        <w:t>Švarc g</w:t>
      </w:r>
      <w:r w:rsidR="004F1D12">
        <w:t>0</w:t>
      </w:r>
      <w:r w:rsidRPr="007204A1">
        <w:t>r</w:t>
      </w:r>
      <w:r w:rsidR="004F1D12">
        <w:t>0</w:t>
      </w:r>
      <w:r w:rsidRPr="007204A1">
        <w:t>upe zabeležile ukupni prihod od 175</w:t>
      </w:r>
      <w:r>
        <w:t>,</w:t>
      </w:r>
      <w:r w:rsidRPr="007204A1">
        <w:t>4 milijarde evra u istom periodu.</w:t>
      </w:r>
    </w:p>
    <w:p w14:paraId="6FB5E8FE" w14:textId="77777777" w:rsidR="00B31373" w:rsidRPr="000736A8" w:rsidRDefault="00B31373" w:rsidP="00B31373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Lidl je u Srbiji svoje prve prodavnice otvorio u oktobru 2018. godine i trenutno ima </w:t>
      </w:r>
      <w:r>
        <w:t>80</w:t>
      </w:r>
      <w:r w:rsidRPr="000736A8">
        <w:t xml:space="preserve"> prodavnica u 4</w:t>
      </w:r>
      <w:r>
        <w:t>6</w:t>
      </w:r>
      <w:r w:rsidRPr="000736A8">
        <w:t xml:space="preserve"> grad</w:t>
      </w:r>
      <w:r>
        <w:t>ova</w:t>
      </w:r>
      <w:r w:rsidRPr="000736A8">
        <w:t xml:space="preserve"> širom zemlje. Ima dugoročne planove sa ciljem da potrošačima širom Srbije ponudi jedinstveno iskustvo kupovine i najbolji odnos cene i kvaliteta, po čemu </w:t>
      </w:r>
      <w:r>
        <w:t>je</w:t>
      </w:r>
      <w:r w:rsidRPr="000736A8">
        <w:t xml:space="preserve">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30B8587A" w14:textId="77777777" w:rsidR="00B31373" w:rsidRPr="003A6F4E" w:rsidRDefault="00B31373" w:rsidP="00B31373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2B271212" w14:textId="77777777" w:rsidR="00B31373" w:rsidRPr="003A6F4E" w:rsidRDefault="00B31373" w:rsidP="00B31373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8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14ECF689" w14:textId="77777777" w:rsidR="00B31373" w:rsidRPr="003A6F4E" w:rsidRDefault="00B31373" w:rsidP="00B31373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9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61BAAFDF" w14:textId="77777777" w:rsidR="00B31373" w:rsidRPr="003A6F4E" w:rsidRDefault="00B31373" w:rsidP="00B31373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Pr="003A6F4E">
          <w:rPr>
            <w:bCs/>
            <w:color w:val="0563C1"/>
            <w:u w:val="single"/>
          </w:rPr>
          <w:t>press@lidl.rs</w:t>
        </w:r>
      </w:hyperlink>
    </w:p>
    <w:p w14:paraId="51F9F080" w14:textId="77777777" w:rsidR="00B31373" w:rsidRPr="003A6F4E" w:rsidRDefault="00B31373" w:rsidP="00B31373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Pr="003A6F4E">
          <w:rPr>
            <w:bCs/>
            <w:color w:val="0563C1"/>
            <w:u w:val="single"/>
          </w:rPr>
          <w:t>www.lidl.rs</w:t>
        </w:r>
      </w:hyperlink>
    </w:p>
    <w:p w14:paraId="7C8C4D51" w14:textId="1EA50DC5" w:rsidR="00B31373" w:rsidRPr="003A6F4E" w:rsidRDefault="00060B7A" w:rsidP="00B31373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>
        <w:fldChar w:fldCharType="begin"/>
      </w:r>
      <w:ins w:id="0" w:author="Anja Babinka" w:date="2025-09-11T09:47:00Z">
        <w:r>
          <w:instrText>HYPERLINK "https://kompanija.lidl.rs/press-centar"</w:instrText>
        </w:r>
      </w:ins>
      <w:del w:id="1" w:author="Anja Babinka" w:date="2025-09-11T09:47:00Z">
        <w:r w:rsidDel="00060B7A">
          <w:delInstrText>HYPERLINK "https://www.lidl.rs/sr/Press-883.htm"</w:delInstrText>
        </w:r>
      </w:del>
      <w:r>
        <w:fldChar w:fldCharType="separate"/>
      </w:r>
      <w:proofErr w:type="spellStart"/>
      <w:r w:rsidR="00B31373" w:rsidRPr="003A6F4E">
        <w:rPr>
          <w:bCs/>
          <w:color w:val="0563C1"/>
          <w:u w:val="single"/>
        </w:rPr>
        <w:t>Media</w:t>
      </w:r>
      <w:proofErr w:type="spellEnd"/>
      <w:r w:rsidR="00B31373" w:rsidRPr="003A6F4E">
        <w:rPr>
          <w:bCs/>
          <w:color w:val="0563C1"/>
          <w:u w:val="single"/>
        </w:rPr>
        <w:t xml:space="preserve"> centar LINK</w:t>
      </w:r>
      <w:r>
        <w:rPr>
          <w:bCs/>
          <w:color w:val="0563C1"/>
          <w:u w:val="single"/>
        </w:rPr>
        <w:fldChar w:fldCharType="end"/>
      </w:r>
    </w:p>
    <w:p w14:paraId="2D7F0F11" w14:textId="77777777" w:rsidR="00B31373" w:rsidRPr="003A6F4E" w:rsidRDefault="00B31373" w:rsidP="00B31373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Pr="003A6F4E">
          <w:rPr>
            <w:bCs/>
            <w:color w:val="0563C1"/>
            <w:u w:val="single"/>
          </w:rPr>
          <w:t>Instagram Lidl Srbija</w:t>
        </w:r>
      </w:hyperlink>
    </w:p>
    <w:p w14:paraId="7E71D5B7" w14:textId="77777777" w:rsidR="00B31373" w:rsidRPr="003A6F4E" w:rsidRDefault="00B31373" w:rsidP="00B31373">
      <w:pPr>
        <w:spacing w:after="0" w:line="240" w:lineRule="auto"/>
        <w:rPr>
          <w:szCs w:val="21"/>
        </w:rPr>
      </w:pPr>
    </w:p>
    <w:p w14:paraId="7020C5D0" w14:textId="77777777" w:rsidR="00B31373" w:rsidRDefault="00B31373" w:rsidP="00B31373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</w:pPr>
    </w:p>
    <w:p w14:paraId="31D31973" w14:textId="34DDC53E" w:rsidR="00BA146B" w:rsidRDefault="00BA146B" w:rsidP="00B31373">
      <w:pPr>
        <w:suppressAutoHyphens w:val="0"/>
        <w:autoSpaceDN/>
        <w:spacing w:before="120" w:line="240" w:lineRule="auto"/>
        <w:jc w:val="both"/>
        <w:textAlignment w:val="auto"/>
      </w:pPr>
    </w:p>
    <w:sectPr w:rsidR="00BA146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630AD" w14:textId="77777777" w:rsidR="00265B40" w:rsidRPr="00D255CF" w:rsidRDefault="00265B40">
      <w:pPr>
        <w:spacing w:after="0" w:line="240" w:lineRule="auto"/>
      </w:pPr>
      <w:r w:rsidRPr="00D255CF">
        <w:separator/>
      </w:r>
    </w:p>
  </w:endnote>
  <w:endnote w:type="continuationSeparator" w:id="0">
    <w:p w14:paraId="3925C63E" w14:textId="77777777" w:rsidR="00265B40" w:rsidRPr="00D255CF" w:rsidRDefault="00265B40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57A80" w14:textId="77777777" w:rsidR="00265B40" w:rsidRPr="00D255CF" w:rsidRDefault="00265B40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2EB25AA8" w14:textId="77777777" w:rsidR="00265B40" w:rsidRPr="00D255CF" w:rsidRDefault="00265B40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18D761D5" w:rsidR="00C614CE" w:rsidRDefault="00AF5F7A">
                          <w:pP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7C80D2E0" w14:textId="77777777" w:rsidR="00AF5F7A" w:rsidRPr="00D255CF" w:rsidRDefault="00AF5F7A"/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18D761D5" w:rsidR="00C614CE" w:rsidRDefault="00AF5F7A">
                    <w:pPr>
                      <w:rPr>
                        <w:b/>
                        <w:color w:val="44546A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  <w:p w14:paraId="7C80D2E0" w14:textId="77777777" w:rsidR="00AF5F7A" w:rsidRPr="00D255CF" w:rsidRDefault="00AF5F7A"/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723F5CD7">
              <wp:simplePos x="0" y="0"/>
              <wp:positionH relativeFrom="page">
                <wp:posOffset>373380</wp:posOffset>
              </wp:positionH>
              <wp:positionV relativeFrom="page">
                <wp:posOffset>773430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0B2FCFE5" w:rsidR="00C614CE" w:rsidRDefault="00C614CE">
                          <w:pP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</w:pPr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</w:t>
                          </w:r>
                          <w:r w:rsidR="00CA692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SAOPŠTENJE </w:t>
                          </w:r>
                          <w:r w:rsidR="00AF5F7A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ZA MEDIJE</w:t>
                          </w:r>
                        </w:p>
                        <w:p w14:paraId="7C1B222F" w14:textId="77777777" w:rsidR="00AF5F7A" w:rsidRPr="00D255CF" w:rsidRDefault="00AF5F7A"/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29.4pt;margin-top:60.9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" filled="f" stroked="f">
              <v:textbox inset="0,0,0,0">
                <w:txbxContent>
                  <w:p w14:paraId="31D3197C" w14:textId="0B2FCFE5" w:rsidR="00C614CE" w:rsidRDefault="00C614CE">
                    <w:pPr>
                      <w:rPr>
                        <w:b/>
                        <w:color w:val="44546A"/>
                        <w:sz w:val="38"/>
                        <w:szCs w:val="38"/>
                      </w:rPr>
                    </w:pPr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</w:t>
                    </w:r>
                    <w:r w:rsidR="00CA692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SAOPŠTENJE </w:t>
                    </w:r>
                    <w:r w:rsidR="00AF5F7A">
                      <w:rPr>
                        <w:b/>
                        <w:color w:val="44546A"/>
                        <w:sz w:val="38"/>
                        <w:szCs w:val="38"/>
                      </w:rPr>
                      <w:t>ZA MEDIJE</w:t>
                    </w:r>
                  </w:p>
                  <w:p w14:paraId="7C1B222F" w14:textId="77777777" w:rsidR="00AF5F7A" w:rsidRPr="00D255CF" w:rsidRDefault="00AF5F7A"/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55D5AD38" w:rsidR="00C614CE" w:rsidRPr="00D255CF" w:rsidRDefault="00CA692F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>
                            <w:rPr>
                              <w:u w:val="wave"/>
                              <w:lang w:eastAsia="de-DE"/>
                            </w:rPr>
                            <w:t>Nova Pazova</w:t>
                          </w:r>
                          <w:r w:rsidR="00C614CE" w:rsidRPr="00D255CF">
                            <w:rPr>
                              <w:u w:val="wave"/>
                              <w:lang w:eastAsia="de-DE"/>
                            </w:rPr>
                            <w:t>,</w:t>
                          </w:r>
                          <w:r w:rsidR="00DD220E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  <w:r w:rsidRPr="00060B7A">
                            <w:rPr>
                              <w:u w:val="wave"/>
                              <w:lang w:eastAsia="de-DE"/>
                            </w:rPr>
                            <w:t>15</w:t>
                          </w:r>
                          <w:r w:rsidR="001E2EB9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DD220E">
                            <w:rPr>
                              <w:u w:val="wave"/>
                              <w:lang w:eastAsia="de-DE"/>
                            </w:rPr>
                            <w:t>9</w:t>
                          </w:r>
                          <w:r w:rsidR="00C614CE"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="00C614CE"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55D5AD38" w:rsidR="00C614CE" w:rsidRPr="00D255CF" w:rsidRDefault="00CA692F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>
                      <w:rPr>
                        <w:u w:val="wave"/>
                        <w:lang w:eastAsia="de-DE"/>
                      </w:rPr>
                      <w:t xml:space="preserve">Nova </w:t>
                    </w:r>
                    <w:r>
                      <w:rPr>
                        <w:u w:val="wave"/>
                        <w:lang w:eastAsia="de-DE"/>
                      </w:rPr>
                      <w:t>Pazova</w:t>
                    </w:r>
                    <w:r w:rsidR="00C614CE" w:rsidRPr="00D255CF">
                      <w:rPr>
                        <w:u w:val="wave"/>
                        <w:lang w:eastAsia="de-DE"/>
                      </w:rPr>
                      <w:t>,</w:t>
                    </w:r>
                    <w:r w:rsidR="00DD220E">
                      <w:rPr>
                        <w:u w:val="wave"/>
                        <w:lang w:eastAsia="de-DE"/>
                      </w:rPr>
                      <w:t xml:space="preserve"> </w:t>
                    </w:r>
                    <w:r w:rsidRPr="00060B7A">
                      <w:rPr>
                        <w:u w:val="wave"/>
                        <w:lang w:eastAsia="de-DE"/>
                      </w:rPr>
                      <w:t>15</w:t>
                    </w:r>
                    <w:r w:rsidR="001E2EB9">
                      <w:rPr>
                        <w:u w:val="wave"/>
                        <w:lang w:eastAsia="de-DE"/>
                      </w:rPr>
                      <w:t>.</w:t>
                    </w:r>
                    <w:r w:rsidR="00DD220E">
                      <w:rPr>
                        <w:u w:val="wave"/>
                        <w:lang w:eastAsia="de-DE"/>
                      </w:rPr>
                      <w:t>9</w:t>
                    </w:r>
                    <w:r w:rsidR="00C614CE"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="00C614CE"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12DE0"/>
    <w:multiLevelType w:val="hybridMultilevel"/>
    <w:tmpl w:val="343EB75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47DEE"/>
    <w:multiLevelType w:val="multilevel"/>
    <w:tmpl w:val="F2D0B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6323076">
    <w:abstractNumId w:val="1"/>
  </w:num>
  <w:num w:numId="2" w16cid:durableId="141473713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ja Babinka">
    <w15:presenceInfo w15:providerId="AD" w15:userId="S::Anja.Babinka@lidl.rs::99f465d4-a1bc-4c2d-ba9a-d044439b9a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B1D"/>
    <w:rsid w:val="00004F67"/>
    <w:rsid w:val="000133FC"/>
    <w:rsid w:val="00015212"/>
    <w:rsid w:val="00016893"/>
    <w:rsid w:val="0001734C"/>
    <w:rsid w:val="00032D11"/>
    <w:rsid w:val="00050D23"/>
    <w:rsid w:val="00053F8F"/>
    <w:rsid w:val="00060B7A"/>
    <w:rsid w:val="0006516D"/>
    <w:rsid w:val="00065BD4"/>
    <w:rsid w:val="00066101"/>
    <w:rsid w:val="00072764"/>
    <w:rsid w:val="000727FA"/>
    <w:rsid w:val="000736A8"/>
    <w:rsid w:val="0007691A"/>
    <w:rsid w:val="00077D28"/>
    <w:rsid w:val="00082706"/>
    <w:rsid w:val="0008388C"/>
    <w:rsid w:val="0008455C"/>
    <w:rsid w:val="0008573F"/>
    <w:rsid w:val="00094A58"/>
    <w:rsid w:val="000A13C8"/>
    <w:rsid w:val="000A1CE0"/>
    <w:rsid w:val="000A6280"/>
    <w:rsid w:val="000B645B"/>
    <w:rsid w:val="000C4ECF"/>
    <w:rsid w:val="000D45CF"/>
    <w:rsid w:val="000E7A67"/>
    <w:rsid w:val="000F54C6"/>
    <w:rsid w:val="00100911"/>
    <w:rsid w:val="001047DF"/>
    <w:rsid w:val="001136D3"/>
    <w:rsid w:val="00121214"/>
    <w:rsid w:val="00130CA1"/>
    <w:rsid w:val="00131641"/>
    <w:rsid w:val="00131BCA"/>
    <w:rsid w:val="0013220C"/>
    <w:rsid w:val="00132E4B"/>
    <w:rsid w:val="001350BC"/>
    <w:rsid w:val="0014009E"/>
    <w:rsid w:val="001437A4"/>
    <w:rsid w:val="00145563"/>
    <w:rsid w:val="001555DC"/>
    <w:rsid w:val="00162146"/>
    <w:rsid w:val="00163001"/>
    <w:rsid w:val="0016524B"/>
    <w:rsid w:val="00175195"/>
    <w:rsid w:val="00182837"/>
    <w:rsid w:val="001867F2"/>
    <w:rsid w:val="0019249C"/>
    <w:rsid w:val="00192F67"/>
    <w:rsid w:val="00193022"/>
    <w:rsid w:val="001B14BD"/>
    <w:rsid w:val="001C117A"/>
    <w:rsid w:val="001D4B16"/>
    <w:rsid w:val="001E1B71"/>
    <w:rsid w:val="001E2EB9"/>
    <w:rsid w:val="001F5B0B"/>
    <w:rsid w:val="001F5FFC"/>
    <w:rsid w:val="001F627C"/>
    <w:rsid w:val="00212616"/>
    <w:rsid w:val="00213C75"/>
    <w:rsid w:val="00230790"/>
    <w:rsid w:val="00233B6C"/>
    <w:rsid w:val="002359AF"/>
    <w:rsid w:val="00240386"/>
    <w:rsid w:val="0025289A"/>
    <w:rsid w:val="00254AB3"/>
    <w:rsid w:val="00265B40"/>
    <w:rsid w:val="00275C00"/>
    <w:rsid w:val="00281334"/>
    <w:rsid w:val="002861B0"/>
    <w:rsid w:val="002A2673"/>
    <w:rsid w:val="002A6BEB"/>
    <w:rsid w:val="002B0B04"/>
    <w:rsid w:val="002B2487"/>
    <w:rsid w:val="002B274B"/>
    <w:rsid w:val="002B2BC4"/>
    <w:rsid w:val="002B600B"/>
    <w:rsid w:val="002B6C99"/>
    <w:rsid w:val="002C6ED1"/>
    <w:rsid w:val="002D5489"/>
    <w:rsid w:val="002D7237"/>
    <w:rsid w:val="002E3223"/>
    <w:rsid w:val="002E4FA5"/>
    <w:rsid w:val="002E731B"/>
    <w:rsid w:val="002F0496"/>
    <w:rsid w:val="00300791"/>
    <w:rsid w:val="00300FC5"/>
    <w:rsid w:val="00301429"/>
    <w:rsid w:val="003024C8"/>
    <w:rsid w:val="00302714"/>
    <w:rsid w:val="00303ACE"/>
    <w:rsid w:val="0030458E"/>
    <w:rsid w:val="003065EF"/>
    <w:rsid w:val="003256D0"/>
    <w:rsid w:val="00326E04"/>
    <w:rsid w:val="00327997"/>
    <w:rsid w:val="00333B1C"/>
    <w:rsid w:val="0034376B"/>
    <w:rsid w:val="0034585F"/>
    <w:rsid w:val="00347431"/>
    <w:rsid w:val="003526B5"/>
    <w:rsid w:val="0035364D"/>
    <w:rsid w:val="00360181"/>
    <w:rsid w:val="00361D70"/>
    <w:rsid w:val="0037058F"/>
    <w:rsid w:val="00372E4A"/>
    <w:rsid w:val="00383F8B"/>
    <w:rsid w:val="003860D0"/>
    <w:rsid w:val="003875B7"/>
    <w:rsid w:val="00392876"/>
    <w:rsid w:val="003940C4"/>
    <w:rsid w:val="00395C86"/>
    <w:rsid w:val="00397FDA"/>
    <w:rsid w:val="003A25F8"/>
    <w:rsid w:val="003A6F4E"/>
    <w:rsid w:val="003B3540"/>
    <w:rsid w:val="003C1765"/>
    <w:rsid w:val="003D1909"/>
    <w:rsid w:val="003E17D7"/>
    <w:rsid w:val="00413A02"/>
    <w:rsid w:val="00415A7F"/>
    <w:rsid w:val="004227EA"/>
    <w:rsid w:val="00434775"/>
    <w:rsid w:val="004556F6"/>
    <w:rsid w:val="00455778"/>
    <w:rsid w:val="004650BB"/>
    <w:rsid w:val="0047693D"/>
    <w:rsid w:val="00486CC0"/>
    <w:rsid w:val="00490C4A"/>
    <w:rsid w:val="004949BE"/>
    <w:rsid w:val="004A478E"/>
    <w:rsid w:val="004A7AE1"/>
    <w:rsid w:val="004B325C"/>
    <w:rsid w:val="004B35C7"/>
    <w:rsid w:val="004C0776"/>
    <w:rsid w:val="004C43E1"/>
    <w:rsid w:val="004E0721"/>
    <w:rsid w:val="004E39AA"/>
    <w:rsid w:val="004F1D12"/>
    <w:rsid w:val="004F25AF"/>
    <w:rsid w:val="0050387A"/>
    <w:rsid w:val="005055E5"/>
    <w:rsid w:val="0051271B"/>
    <w:rsid w:val="005263AE"/>
    <w:rsid w:val="005269A6"/>
    <w:rsid w:val="0053040F"/>
    <w:rsid w:val="005333C5"/>
    <w:rsid w:val="005337E3"/>
    <w:rsid w:val="0053618E"/>
    <w:rsid w:val="0054364A"/>
    <w:rsid w:val="00543917"/>
    <w:rsid w:val="00544F2D"/>
    <w:rsid w:val="00546670"/>
    <w:rsid w:val="00550133"/>
    <w:rsid w:val="005537F3"/>
    <w:rsid w:val="00554FE2"/>
    <w:rsid w:val="00560D6F"/>
    <w:rsid w:val="005731A9"/>
    <w:rsid w:val="00575A9C"/>
    <w:rsid w:val="00582F08"/>
    <w:rsid w:val="005857C5"/>
    <w:rsid w:val="00592A80"/>
    <w:rsid w:val="005B3335"/>
    <w:rsid w:val="005B5912"/>
    <w:rsid w:val="005B7107"/>
    <w:rsid w:val="005C3BD2"/>
    <w:rsid w:val="005C5E79"/>
    <w:rsid w:val="005C7115"/>
    <w:rsid w:val="005F62D6"/>
    <w:rsid w:val="00610329"/>
    <w:rsid w:val="00611791"/>
    <w:rsid w:val="00614587"/>
    <w:rsid w:val="006250D4"/>
    <w:rsid w:val="00625965"/>
    <w:rsid w:val="00642E35"/>
    <w:rsid w:val="006540E3"/>
    <w:rsid w:val="00656C96"/>
    <w:rsid w:val="00662DFE"/>
    <w:rsid w:val="00672654"/>
    <w:rsid w:val="0067347F"/>
    <w:rsid w:val="0067517A"/>
    <w:rsid w:val="006859E2"/>
    <w:rsid w:val="0069070A"/>
    <w:rsid w:val="00694BEC"/>
    <w:rsid w:val="00695EBD"/>
    <w:rsid w:val="006A3E36"/>
    <w:rsid w:val="006B668F"/>
    <w:rsid w:val="006C3DE2"/>
    <w:rsid w:val="006D084D"/>
    <w:rsid w:val="006D1C29"/>
    <w:rsid w:val="006D45BF"/>
    <w:rsid w:val="006E1E71"/>
    <w:rsid w:val="006E306B"/>
    <w:rsid w:val="006E5523"/>
    <w:rsid w:val="006E6477"/>
    <w:rsid w:val="006E7F18"/>
    <w:rsid w:val="006F2084"/>
    <w:rsid w:val="006F301C"/>
    <w:rsid w:val="00705EE6"/>
    <w:rsid w:val="00706C11"/>
    <w:rsid w:val="00716FF7"/>
    <w:rsid w:val="0072010F"/>
    <w:rsid w:val="00741A46"/>
    <w:rsid w:val="00757704"/>
    <w:rsid w:val="007607D3"/>
    <w:rsid w:val="007650CB"/>
    <w:rsid w:val="00771D19"/>
    <w:rsid w:val="00777074"/>
    <w:rsid w:val="00777622"/>
    <w:rsid w:val="00780792"/>
    <w:rsid w:val="007811E9"/>
    <w:rsid w:val="00781A48"/>
    <w:rsid w:val="00783EE2"/>
    <w:rsid w:val="00785103"/>
    <w:rsid w:val="00795D45"/>
    <w:rsid w:val="007A0786"/>
    <w:rsid w:val="007A09DC"/>
    <w:rsid w:val="007A208C"/>
    <w:rsid w:val="007B041E"/>
    <w:rsid w:val="007B1B81"/>
    <w:rsid w:val="007B520A"/>
    <w:rsid w:val="007B64CA"/>
    <w:rsid w:val="007C19D0"/>
    <w:rsid w:val="007C4081"/>
    <w:rsid w:val="007C5031"/>
    <w:rsid w:val="007C6907"/>
    <w:rsid w:val="007C7466"/>
    <w:rsid w:val="007E004E"/>
    <w:rsid w:val="007E4508"/>
    <w:rsid w:val="007E4EEB"/>
    <w:rsid w:val="007E7895"/>
    <w:rsid w:val="007F05A1"/>
    <w:rsid w:val="007F2543"/>
    <w:rsid w:val="007F2F02"/>
    <w:rsid w:val="007F4C2E"/>
    <w:rsid w:val="00806B0F"/>
    <w:rsid w:val="00821D06"/>
    <w:rsid w:val="00823F48"/>
    <w:rsid w:val="00837EBC"/>
    <w:rsid w:val="00840972"/>
    <w:rsid w:val="008413BF"/>
    <w:rsid w:val="00846697"/>
    <w:rsid w:val="00857EBE"/>
    <w:rsid w:val="008644B8"/>
    <w:rsid w:val="00864534"/>
    <w:rsid w:val="00864BE8"/>
    <w:rsid w:val="00871F7C"/>
    <w:rsid w:val="00873444"/>
    <w:rsid w:val="00882690"/>
    <w:rsid w:val="008A5A8B"/>
    <w:rsid w:val="008A5E53"/>
    <w:rsid w:val="008B5A21"/>
    <w:rsid w:val="008B76A2"/>
    <w:rsid w:val="008C4C4C"/>
    <w:rsid w:val="008D4C3B"/>
    <w:rsid w:val="008E2B3C"/>
    <w:rsid w:val="008E79A7"/>
    <w:rsid w:val="008F7D11"/>
    <w:rsid w:val="00900D18"/>
    <w:rsid w:val="00901C60"/>
    <w:rsid w:val="0091129D"/>
    <w:rsid w:val="00912C69"/>
    <w:rsid w:val="009170B3"/>
    <w:rsid w:val="00921220"/>
    <w:rsid w:val="009306AE"/>
    <w:rsid w:val="00933074"/>
    <w:rsid w:val="00933F63"/>
    <w:rsid w:val="0093515C"/>
    <w:rsid w:val="00944542"/>
    <w:rsid w:val="00947E46"/>
    <w:rsid w:val="00956ACB"/>
    <w:rsid w:val="00961196"/>
    <w:rsid w:val="009647FC"/>
    <w:rsid w:val="00975334"/>
    <w:rsid w:val="00980B0E"/>
    <w:rsid w:val="00982350"/>
    <w:rsid w:val="00982A1B"/>
    <w:rsid w:val="00987130"/>
    <w:rsid w:val="009A34AC"/>
    <w:rsid w:val="009A3585"/>
    <w:rsid w:val="009B2DD1"/>
    <w:rsid w:val="009C0DA9"/>
    <w:rsid w:val="009C71CF"/>
    <w:rsid w:val="009D1B25"/>
    <w:rsid w:val="009D1EE6"/>
    <w:rsid w:val="009E7465"/>
    <w:rsid w:val="009F62FE"/>
    <w:rsid w:val="00A07045"/>
    <w:rsid w:val="00A13E5A"/>
    <w:rsid w:val="00A14482"/>
    <w:rsid w:val="00A145E1"/>
    <w:rsid w:val="00A25A07"/>
    <w:rsid w:val="00A267D5"/>
    <w:rsid w:val="00A332A0"/>
    <w:rsid w:val="00A36807"/>
    <w:rsid w:val="00A37FD0"/>
    <w:rsid w:val="00A563C3"/>
    <w:rsid w:val="00A56887"/>
    <w:rsid w:val="00A57C6D"/>
    <w:rsid w:val="00A614C3"/>
    <w:rsid w:val="00A71EE1"/>
    <w:rsid w:val="00A86202"/>
    <w:rsid w:val="00A90636"/>
    <w:rsid w:val="00A909B2"/>
    <w:rsid w:val="00A940A2"/>
    <w:rsid w:val="00A96C20"/>
    <w:rsid w:val="00AA24A8"/>
    <w:rsid w:val="00AA3D66"/>
    <w:rsid w:val="00AA7DF8"/>
    <w:rsid w:val="00AB3843"/>
    <w:rsid w:val="00AD39A5"/>
    <w:rsid w:val="00AD3EB8"/>
    <w:rsid w:val="00AD7072"/>
    <w:rsid w:val="00AE3763"/>
    <w:rsid w:val="00AF0EE7"/>
    <w:rsid w:val="00AF48D8"/>
    <w:rsid w:val="00AF5F7A"/>
    <w:rsid w:val="00AF6C37"/>
    <w:rsid w:val="00AF740C"/>
    <w:rsid w:val="00B02318"/>
    <w:rsid w:val="00B0416A"/>
    <w:rsid w:val="00B07895"/>
    <w:rsid w:val="00B10674"/>
    <w:rsid w:val="00B11550"/>
    <w:rsid w:val="00B12F4E"/>
    <w:rsid w:val="00B21A57"/>
    <w:rsid w:val="00B31373"/>
    <w:rsid w:val="00B33772"/>
    <w:rsid w:val="00B40D15"/>
    <w:rsid w:val="00B43AC9"/>
    <w:rsid w:val="00B46965"/>
    <w:rsid w:val="00B50E91"/>
    <w:rsid w:val="00B53C1C"/>
    <w:rsid w:val="00B63C06"/>
    <w:rsid w:val="00B66ADE"/>
    <w:rsid w:val="00B67374"/>
    <w:rsid w:val="00B72C86"/>
    <w:rsid w:val="00B7304D"/>
    <w:rsid w:val="00B82724"/>
    <w:rsid w:val="00B85459"/>
    <w:rsid w:val="00B862EE"/>
    <w:rsid w:val="00B9182A"/>
    <w:rsid w:val="00B922D9"/>
    <w:rsid w:val="00BA146B"/>
    <w:rsid w:val="00BA4A43"/>
    <w:rsid w:val="00BA4B2E"/>
    <w:rsid w:val="00BA6302"/>
    <w:rsid w:val="00BB16EE"/>
    <w:rsid w:val="00BC5252"/>
    <w:rsid w:val="00BD2ACE"/>
    <w:rsid w:val="00BD3771"/>
    <w:rsid w:val="00BE147B"/>
    <w:rsid w:val="00BF31FC"/>
    <w:rsid w:val="00C033B3"/>
    <w:rsid w:val="00C1529B"/>
    <w:rsid w:val="00C16201"/>
    <w:rsid w:val="00C2704E"/>
    <w:rsid w:val="00C307A2"/>
    <w:rsid w:val="00C32BF3"/>
    <w:rsid w:val="00C3618D"/>
    <w:rsid w:val="00C37259"/>
    <w:rsid w:val="00C41223"/>
    <w:rsid w:val="00C4353C"/>
    <w:rsid w:val="00C57A02"/>
    <w:rsid w:val="00C614CE"/>
    <w:rsid w:val="00C62353"/>
    <w:rsid w:val="00C735E8"/>
    <w:rsid w:val="00C973C1"/>
    <w:rsid w:val="00CA1B8B"/>
    <w:rsid w:val="00CA68C8"/>
    <w:rsid w:val="00CA692F"/>
    <w:rsid w:val="00CC4199"/>
    <w:rsid w:val="00CD2B10"/>
    <w:rsid w:val="00CD66DE"/>
    <w:rsid w:val="00CE7EC5"/>
    <w:rsid w:val="00CF33DC"/>
    <w:rsid w:val="00D02128"/>
    <w:rsid w:val="00D03144"/>
    <w:rsid w:val="00D068DB"/>
    <w:rsid w:val="00D13213"/>
    <w:rsid w:val="00D255CF"/>
    <w:rsid w:val="00D3366C"/>
    <w:rsid w:val="00D436F6"/>
    <w:rsid w:val="00D45275"/>
    <w:rsid w:val="00D76340"/>
    <w:rsid w:val="00D844B6"/>
    <w:rsid w:val="00D93BC9"/>
    <w:rsid w:val="00D93BDE"/>
    <w:rsid w:val="00DA6106"/>
    <w:rsid w:val="00DB2D56"/>
    <w:rsid w:val="00DB308F"/>
    <w:rsid w:val="00DB7880"/>
    <w:rsid w:val="00DC08FF"/>
    <w:rsid w:val="00DC40AB"/>
    <w:rsid w:val="00DC7B60"/>
    <w:rsid w:val="00DD220E"/>
    <w:rsid w:val="00DD39A1"/>
    <w:rsid w:val="00DD5FA3"/>
    <w:rsid w:val="00DF1939"/>
    <w:rsid w:val="00DF2422"/>
    <w:rsid w:val="00DF43EA"/>
    <w:rsid w:val="00DF4822"/>
    <w:rsid w:val="00E048BD"/>
    <w:rsid w:val="00E17860"/>
    <w:rsid w:val="00E21945"/>
    <w:rsid w:val="00E22A22"/>
    <w:rsid w:val="00E26D68"/>
    <w:rsid w:val="00E27EB6"/>
    <w:rsid w:val="00E337B5"/>
    <w:rsid w:val="00E36EB1"/>
    <w:rsid w:val="00E42684"/>
    <w:rsid w:val="00E42D15"/>
    <w:rsid w:val="00E5172F"/>
    <w:rsid w:val="00E64967"/>
    <w:rsid w:val="00E81BCC"/>
    <w:rsid w:val="00E9361F"/>
    <w:rsid w:val="00E95703"/>
    <w:rsid w:val="00EA4811"/>
    <w:rsid w:val="00EC3DBF"/>
    <w:rsid w:val="00ED1638"/>
    <w:rsid w:val="00ED1A4E"/>
    <w:rsid w:val="00ED36DE"/>
    <w:rsid w:val="00ED5614"/>
    <w:rsid w:val="00ED62DB"/>
    <w:rsid w:val="00ED7C7C"/>
    <w:rsid w:val="00EF6F5A"/>
    <w:rsid w:val="00F03483"/>
    <w:rsid w:val="00F036B7"/>
    <w:rsid w:val="00F06508"/>
    <w:rsid w:val="00F0799D"/>
    <w:rsid w:val="00F145DC"/>
    <w:rsid w:val="00F14672"/>
    <w:rsid w:val="00F15E75"/>
    <w:rsid w:val="00F20493"/>
    <w:rsid w:val="00F239AF"/>
    <w:rsid w:val="00F24346"/>
    <w:rsid w:val="00F247EC"/>
    <w:rsid w:val="00F259F5"/>
    <w:rsid w:val="00F43177"/>
    <w:rsid w:val="00F43E3D"/>
    <w:rsid w:val="00F507F1"/>
    <w:rsid w:val="00F53ED7"/>
    <w:rsid w:val="00F60CA7"/>
    <w:rsid w:val="00F6531B"/>
    <w:rsid w:val="00F85ADC"/>
    <w:rsid w:val="00F90365"/>
    <w:rsid w:val="00F94E7F"/>
    <w:rsid w:val="00FA012E"/>
    <w:rsid w:val="00FA0809"/>
    <w:rsid w:val="00FA153C"/>
    <w:rsid w:val="00FA663C"/>
    <w:rsid w:val="00FB3B85"/>
    <w:rsid w:val="00FC1FC3"/>
    <w:rsid w:val="00FD32BB"/>
    <w:rsid w:val="00FD3A32"/>
    <w:rsid w:val="00FD5345"/>
    <w:rsid w:val="00FD671B"/>
    <w:rsid w:val="00FD6DDD"/>
    <w:rsid w:val="00FE46F7"/>
    <w:rsid w:val="00FF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36F6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36F6"/>
    <w:rPr>
      <w:rFonts w:asciiTheme="minorHAnsi" w:eastAsiaTheme="minorHAnsi" w:hAnsiTheme="minorHAnsi" w:cstheme="minorBidi"/>
      <w:kern w:val="2"/>
      <w:sz w:val="20"/>
      <w:szCs w:val="20"/>
      <w:lang w:val="sr-Latn-R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D436F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C5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5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5031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5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5031"/>
    <w:rPr>
      <w:b/>
      <w:bCs/>
      <w:kern w:val="0"/>
      <w:sz w:val="20"/>
      <w:szCs w:val="20"/>
      <w:lang w:val="sr-Latn-RS"/>
    </w:rPr>
  </w:style>
  <w:style w:type="paragraph" w:styleId="Revision">
    <w:name w:val="Revision"/>
    <w:hidden/>
    <w:uiPriority w:val="99"/>
    <w:semiHidden/>
    <w:rsid w:val="007C5031"/>
    <w:pPr>
      <w:autoSpaceDN/>
      <w:spacing w:after="0"/>
      <w:textAlignment w:val="auto"/>
    </w:pPr>
    <w:rPr>
      <w:kern w:val="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300F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.r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eodora.filipovic@redc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D227C-6D8B-4624-B48D-7DA180E7F70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Nemanja Knežević / RED</cp:lastModifiedBy>
  <cp:revision>19</cp:revision>
  <dcterms:created xsi:type="dcterms:W3CDTF">2025-09-10T09:06:00Z</dcterms:created>
  <dcterms:modified xsi:type="dcterms:W3CDTF">2025-09-12T11:06:00Z</dcterms:modified>
</cp:coreProperties>
</file>